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1E782" w14:textId="77777777" w:rsidR="00815EB5" w:rsidRDefault="00815EB5" w:rsidP="00DD746B">
      <w:pPr>
        <w:widowControl w:val="0"/>
        <w:spacing w:before="120" w:line="264" w:lineRule="auto"/>
        <w:ind w:left="357" w:hanging="357"/>
        <w:jc w:val="center"/>
      </w:pPr>
    </w:p>
    <w:p w14:paraId="5EBC057A" w14:textId="77777777" w:rsidR="00815EB5" w:rsidRDefault="00815EB5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36"/>
          <w:szCs w:val="36"/>
        </w:rPr>
      </w:pPr>
    </w:p>
    <w:p w14:paraId="6AFC89D5" w14:textId="6E2AFFAB" w:rsidR="00B37B36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36"/>
          <w:szCs w:val="36"/>
        </w:rPr>
      </w:pPr>
      <w:bookmarkStart w:id="0" w:name="_Hlk117244062"/>
      <w:r w:rsidRPr="001F3D37">
        <w:rPr>
          <w:rFonts w:asciiTheme="majorHAnsi" w:hAnsiTheme="majorHAnsi" w:cs="Arial"/>
          <w:b/>
          <w:bCs/>
          <w:sz w:val="36"/>
          <w:szCs w:val="36"/>
        </w:rPr>
        <w:t>Zoznam poskytnutých služieb</w:t>
      </w:r>
    </w:p>
    <w:bookmarkEnd w:id="0"/>
    <w:p w14:paraId="029F47F9" w14:textId="77777777" w:rsidR="00815EB5" w:rsidRPr="001F3D37" w:rsidRDefault="00815EB5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36"/>
          <w:szCs w:val="36"/>
        </w:rPr>
      </w:pPr>
    </w:p>
    <w:p w14:paraId="27F09403" w14:textId="77777777" w:rsidR="001F3D37" w:rsidRPr="00900F43" w:rsidRDefault="001F3D37" w:rsidP="001F3D37">
      <w:pPr>
        <w:spacing w:before="120" w:after="120"/>
        <w:jc w:val="both"/>
        <w:rPr>
          <w:rFonts w:asciiTheme="majorHAnsi" w:hAnsiTheme="majorHAnsi" w:cs="Arial"/>
          <w:b/>
          <w:bCs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6657"/>
      </w:tblGrid>
      <w:tr w:rsidR="001F3D37" w:rsidRPr="00900F43" w14:paraId="49D7B5C7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536AF8CD" w14:textId="77777777" w:rsidR="001F3D37" w:rsidRPr="00900F43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</w:rPr>
            </w:pPr>
            <w:r w:rsidRPr="00900F43">
              <w:rPr>
                <w:rFonts w:asciiTheme="majorHAnsi" w:hAnsiTheme="majorHAnsi" w:cs="Arial"/>
                <w:b/>
                <w:bCs/>
              </w:rPr>
              <w:t>Identifikácia Verejného obstarávania</w:t>
            </w:r>
          </w:p>
        </w:tc>
      </w:tr>
      <w:tr w:rsidR="00C3191F" w:rsidRPr="00900F43" w14:paraId="5CFDFE56" w14:textId="77777777" w:rsidTr="00826683">
        <w:tc>
          <w:tcPr>
            <w:tcW w:w="2405" w:type="dxa"/>
          </w:tcPr>
          <w:p w14:paraId="73655CF2" w14:textId="77777777" w:rsidR="00C3191F" w:rsidRPr="00900F43" w:rsidRDefault="00C3191F" w:rsidP="00C3191F">
            <w:pPr>
              <w:spacing w:before="120" w:after="120"/>
              <w:jc w:val="both"/>
              <w:rPr>
                <w:rFonts w:asciiTheme="majorHAnsi" w:hAnsiTheme="majorHAnsi"/>
              </w:rPr>
            </w:pPr>
            <w:r w:rsidRPr="00900F43">
              <w:rPr>
                <w:rFonts w:asciiTheme="majorHAnsi" w:hAnsiTheme="majorHAnsi"/>
              </w:rPr>
              <w:t>Verejný obstarávateľ</w:t>
            </w:r>
          </w:p>
        </w:tc>
        <w:tc>
          <w:tcPr>
            <w:tcW w:w="6657" w:type="dxa"/>
          </w:tcPr>
          <w:p w14:paraId="3A308C60" w14:textId="77777777" w:rsidR="00C3191F" w:rsidRPr="00517229" w:rsidRDefault="00C3191F" w:rsidP="00C3191F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517229">
              <w:rPr>
                <w:rFonts w:asciiTheme="majorHAnsi" w:hAnsiTheme="majorHAnsi" w:cs="Arial"/>
              </w:rPr>
              <w:t>Mesto Spišská Nová Ves</w:t>
            </w:r>
          </w:p>
          <w:p w14:paraId="7386248D" w14:textId="77777777" w:rsidR="00C3191F" w:rsidRDefault="00C3191F" w:rsidP="00C3191F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517229">
              <w:rPr>
                <w:rFonts w:asciiTheme="majorHAnsi" w:hAnsiTheme="majorHAnsi" w:cs="Arial"/>
              </w:rPr>
              <w:t>Radničné námestie 7, Spišská Nová Ves 052 01</w:t>
            </w:r>
          </w:p>
          <w:p w14:paraId="12AB9EF6" w14:textId="7C3521B7" w:rsidR="00C3191F" w:rsidRPr="00900F43" w:rsidRDefault="00C3191F" w:rsidP="00C3191F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IČO: </w:t>
            </w:r>
            <w:r w:rsidRPr="00517229">
              <w:rPr>
                <w:rFonts w:asciiTheme="majorHAnsi" w:hAnsiTheme="majorHAnsi" w:cs="Arial"/>
              </w:rPr>
              <w:t>00</w:t>
            </w:r>
            <w:r>
              <w:rPr>
                <w:rFonts w:asciiTheme="majorHAnsi" w:hAnsiTheme="majorHAnsi" w:cs="Arial"/>
              </w:rPr>
              <w:t xml:space="preserve"> </w:t>
            </w:r>
            <w:r w:rsidRPr="00517229">
              <w:rPr>
                <w:rFonts w:asciiTheme="majorHAnsi" w:hAnsiTheme="majorHAnsi" w:cs="Arial"/>
              </w:rPr>
              <w:t>329</w:t>
            </w:r>
            <w:r>
              <w:rPr>
                <w:rFonts w:asciiTheme="majorHAnsi" w:hAnsiTheme="majorHAnsi" w:cs="Arial"/>
              </w:rPr>
              <w:t xml:space="preserve"> </w:t>
            </w:r>
            <w:r w:rsidRPr="00517229">
              <w:rPr>
                <w:rFonts w:asciiTheme="majorHAnsi" w:hAnsiTheme="majorHAnsi" w:cs="Arial"/>
              </w:rPr>
              <w:t>614</w:t>
            </w:r>
          </w:p>
        </w:tc>
      </w:tr>
      <w:tr w:rsidR="00C3191F" w:rsidRPr="00900F43" w14:paraId="6DD32218" w14:textId="77777777" w:rsidTr="00826683">
        <w:tc>
          <w:tcPr>
            <w:tcW w:w="2405" w:type="dxa"/>
          </w:tcPr>
          <w:p w14:paraId="17130136" w14:textId="77777777" w:rsidR="00C3191F" w:rsidRPr="00900F43" w:rsidRDefault="00C3191F" w:rsidP="00C3191F">
            <w:pPr>
              <w:spacing w:before="120" w:after="120"/>
              <w:jc w:val="both"/>
              <w:rPr>
                <w:rFonts w:asciiTheme="majorHAnsi" w:hAnsiTheme="majorHAnsi"/>
              </w:rPr>
            </w:pPr>
            <w:r w:rsidRPr="00900F43">
              <w:rPr>
                <w:rFonts w:asciiTheme="majorHAnsi" w:hAnsiTheme="majorHAnsi"/>
              </w:rPr>
              <w:t>Verejné obstarávanie</w:t>
            </w:r>
          </w:p>
        </w:tc>
        <w:tc>
          <w:tcPr>
            <w:tcW w:w="6657" w:type="dxa"/>
          </w:tcPr>
          <w:p w14:paraId="4F223189" w14:textId="57092F49" w:rsidR="00C3191F" w:rsidRPr="00900F43" w:rsidRDefault="00C3191F" w:rsidP="00C3191F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FF0CC4">
              <w:rPr>
                <w:rFonts w:asciiTheme="majorHAnsi" w:hAnsiTheme="majorHAnsi" w:cs="Arial"/>
              </w:rPr>
              <w:t>Obstaranie dopravcu na zabezpečenie služieb vo verejnom záujme v pravidelnej mestskej doprave Mesta Spišská Nová Ves</w:t>
            </w:r>
          </w:p>
        </w:tc>
      </w:tr>
      <w:tr w:rsidR="00C3191F" w:rsidRPr="00900F43" w14:paraId="0B8592A9" w14:textId="77777777" w:rsidTr="00826683">
        <w:tc>
          <w:tcPr>
            <w:tcW w:w="2405" w:type="dxa"/>
          </w:tcPr>
          <w:p w14:paraId="57CFDDF1" w14:textId="77777777" w:rsidR="00C3191F" w:rsidRPr="00900F43" w:rsidRDefault="00C3191F" w:rsidP="00C3191F">
            <w:pPr>
              <w:spacing w:before="120" w:after="120"/>
              <w:jc w:val="both"/>
              <w:rPr>
                <w:rFonts w:asciiTheme="majorHAnsi" w:hAnsiTheme="majorHAnsi"/>
              </w:rPr>
            </w:pPr>
            <w:r w:rsidRPr="00900F43">
              <w:rPr>
                <w:rFonts w:asciiTheme="majorHAnsi" w:hAnsiTheme="majorHAnsi"/>
              </w:rPr>
              <w:t>Číslo oznámenia</w:t>
            </w:r>
          </w:p>
        </w:tc>
        <w:tc>
          <w:tcPr>
            <w:tcW w:w="6657" w:type="dxa"/>
          </w:tcPr>
          <w:p w14:paraId="5C823DB1" w14:textId="16157D14" w:rsidR="00C3191F" w:rsidRPr="00C53F71" w:rsidRDefault="00C3191F" w:rsidP="00C3191F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Oznámenie o vyhlásení verejného obstarávania uverejnené v Dodatku k úradnému vestníku </w:t>
            </w:r>
            <w:r w:rsidR="0079785E" w:rsidRPr="0079785E">
              <w:rPr>
                <w:rFonts w:asciiTheme="majorHAnsi" w:hAnsiTheme="majorHAnsi" w:cs="Arial"/>
              </w:rPr>
              <w:t>Európskej únie č. 00643379-2023 zo dňa 23.10.2023</w:t>
            </w:r>
          </w:p>
        </w:tc>
      </w:tr>
      <w:tr w:rsidR="001F3D37" w:rsidRPr="00900F43" w14:paraId="5DE58C73" w14:textId="77777777" w:rsidTr="00826683">
        <w:tc>
          <w:tcPr>
            <w:tcW w:w="9062" w:type="dxa"/>
            <w:gridSpan w:val="2"/>
            <w:shd w:val="clear" w:color="auto" w:fill="BFBFBF" w:themeFill="background1" w:themeFillShade="BF"/>
          </w:tcPr>
          <w:p w14:paraId="22D198F4" w14:textId="06E5B1FC" w:rsidR="001F3D37" w:rsidRPr="00900F43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</w:rPr>
            </w:pPr>
            <w:r w:rsidRPr="00900F43">
              <w:rPr>
                <w:rFonts w:asciiTheme="majorHAnsi" w:hAnsiTheme="majorHAnsi" w:cs="Arial"/>
                <w:b/>
                <w:bCs/>
              </w:rPr>
              <w:t>Identifikácia uchádzača</w:t>
            </w:r>
            <w:r w:rsidRPr="00900F43">
              <w:rPr>
                <w:rStyle w:val="FootnoteReference"/>
                <w:rFonts w:asciiTheme="majorHAnsi" w:hAnsiTheme="majorHAnsi" w:cs="Arial"/>
                <w:b/>
                <w:bCs/>
              </w:rPr>
              <w:footnoteReference w:id="1"/>
            </w:r>
          </w:p>
        </w:tc>
      </w:tr>
      <w:tr w:rsidR="001F3D37" w:rsidRPr="00900F43" w14:paraId="15B048FF" w14:textId="77777777" w:rsidTr="00826683">
        <w:tc>
          <w:tcPr>
            <w:tcW w:w="2405" w:type="dxa"/>
          </w:tcPr>
          <w:p w14:paraId="736EDE74" w14:textId="77777777" w:rsidR="001F3D37" w:rsidRPr="00900F43" w:rsidRDefault="001F3D37" w:rsidP="00826683">
            <w:pPr>
              <w:spacing w:before="120" w:after="120"/>
              <w:jc w:val="both"/>
              <w:rPr>
                <w:rFonts w:asciiTheme="majorHAnsi" w:hAnsiTheme="majorHAnsi"/>
              </w:rPr>
            </w:pPr>
            <w:r w:rsidRPr="00900F43">
              <w:rPr>
                <w:rFonts w:asciiTheme="majorHAnsi" w:hAnsiTheme="majorHAnsi"/>
              </w:rPr>
              <w:t xml:space="preserve">Obchodné meno: </w:t>
            </w:r>
          </w:p>
        </w:tc>
        <w:tc>
          <w:tcPr>
            <w:tcW w:w="6657" w:type="dxa"/>
          </w:tcPr>
          <w:p w14:paraId="7F5908B7" w14:textId="77777777" w:rsidR="001F3D37" w:rsidRPr="00C53F71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C53F71">
              <w:rPr>
                <w:rFonts w:asciiTheme="majorHAnsi" w:hAnsiTheme="majorHAnsi" w:cs="Arial"/>
                <w:highlight w:val="yellow"/>
              </w:rPr>
              <w:t>[•]</w:t>
            </w:r>
          </w:p>
        </w:tc>
      </w:tr>
      <w:tr w:rsidR="001F3D37" w:rsidRPr="00900F43" w14:paraId="70CA2546" w14:textId="77777777" w:rsidTr="00826683">
        <w:tc>
          <w:tcPr>
            <w:tcW w:w="2405" w:type="dxa"/>
          </w:tcPr>
          <w:p w14:paraId="26ED237F" w14:textId="77777777" w:rsidR="001F3D37" w:rsidRPr="00900F43" w:rsidRDefault="001F3D37" w:rsidP="00826683">
            <w:pPr>
              <w:spacing w:before="120" w:after="120"/>
              <w:jc w:val="both"/>
              <w:rPr>
                <w:rFonts w:asciiTheme="majorHAnsi" w:hAnsiTheme="majorHAnsi"/>
              </w:rPr>
            </w:pPr>
            <w:r w:rsidRPr="00900F43">
              <w:rPr>
                <w:rFonts w:asciiTheme="majorHAnsi" w:hAnsiTheme="majorHAnsi"/>
              </w:rPr>
              <w:t>Sídlo:</w:t>
            </w:r>
          </w:p>
        </w:tc>
        <w:tc>
          <w:tcPr>
            <w:tcW w:w="6657" w:type="dxa"/>
          </w:tcPr>
          <w:p w14:paraId="72779633" w14:textId="77777777" w:rsidR="001F3D37" w:rsidRPr="00C53F71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C53F71">
              <w:rPr>
                <w:rFonts w:asciiTheme="majorHAnsi" w:hAnsiTheme="majorHAnsi" w:cs="Arial"/>
                <w:highlight w:val="yellow"/>
              </w:rPr>
              <w:t>[•]</w:t>
            </w:r>
          </w:p>
        </w:tc>
      </w:tr>
      <w:tr w:rsidR="001F3D37" w:rsidRPr="00900F43" w14:paraId="37CEF1E9" w14:textId="77777777" w:rsidTr="00826683">
        <w:tc>
          <w:tcPr>
            <w:tcW w:w="2405" w:type="dxa"/>
          </w:tcPr>
          <w:p w14:paraId="1604ED49" w14:textId="77777777" w:rsidR="001F3D37" w:rsidRPr="00900F43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</w:rPr>
            </w:pPr>
            <w:r w:rsidRPr="00900F43">
              <w:rPr>
                <w:rFonts w:asciiTheme="majorHAnsi" w:hAnsiTheme="majorHAnsi"/>
              </w:rPr>
              <w:t>IČO:</w:t>
            </w:r>
          </w:p>
        </w:tc>
        <w:tc>
          <w:tcPr>
            <w:tcW w:w="6657" w:type="dxa"/>
          </w:tcPr>
          <w:p w14:paraId="560FD0ED" w14:textId="77777777" w:rsidR="001F3D37" w:rsidRPr="00C53F71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C53F71">
              <w:rPr>
                <w:rFonts w:asciiTheme="majorHAnsi" w:hAnsiTheme="majorHAnsi" w:cs="Arial"/>
                <w:highlight w:val="yellow"/>
              </w:rPr>
              <w:t>[•]</w:t>
            </w:r>
          </w:p>
        </w:tc>
      </w:tr>
      <w:tr w:rsidR="001F3D37" w:rsidRPr="00900F43" w14:paraId="22B7FC09" w14:textId="77777777" w:rsidTr="00826683">
        <w:tc>
          <w:tcPr>
            <w:tcW w:w="2405" w:type="dxa"/>
          </w:tcPr>
          <w:p w14:paraId="19233B02" w14:textId="77777777" w:rsidR="001F3D37" w:rsidRPr="00900F43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</w:rPr>
            </w:pPr>
            <w:r w:rsidRPr="00900F43">
              <w:rPr>
                <w:rFonts w:asciiTheme="majorHAnsi" w:hAnsiTheme="majorHAnsi"/>
              </w:rPr>
              <w:t>Zápis v registri:</w:t>
            </w:r>
          </w:p>
        </w:tc>
        <w:tc>
          <w:tcPr>
            <w:tcW w:w="6657" w:type="dxa"/>
          </w:tcPr>
          <w:p w14:paraId="779B7A83" w14:textId="77777777" w:rsidR="001F3D37" w:rsidRPr="00C53F71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C53F71">
              <w:rPr>
                <w:rFonts w:asciiTheme="majorHAnsi" w:hAnsiTheme="majorHAnsi" w:cs="Arial"/>
                <w:highlight w:val="yellow"/>
              </w:rPr>
              <w:t>[•]</w:t>
            </w:r>
          </w:p>
        </w:tc>
      </w:tr>
      <w:tr w:rsidR="001F3D37" w:rsidRPr="00900F43" w14:paraId="079D76C4" w14:textId="77777777" w:rsidTr="00826683">
        <w:tc>
          <w:tcPr>
            <w:tcW w:w="2405" w:type="dxa"/>
          </w:tcPr>
          <w:p w14:paraId="074CB645" w14:textId="77777777" w:rsidR="001F3D37" w:rsidRPr="00900F43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  <w:b/>
                <w:bCs/>
              </w:rPr>
            </w:pPr>
            <w:r w:rsidRPr="00900F43">
              <w:rPr>
                <w:rFonts w:asciiTheme="majorHAnsi" w:hAnsiTheme="majorHAnsi"/>
              </w:rPr>
              <w:t>Štatutárny zástupca:</w:t>
            </w:r>
          </w:p>
        </w:tc>
        <w:tc>
          <w:tcPr>
            <w:tcW w:w="6657" w:type="dxa"/>
          </w:tcPr>
          <w:p w14:paraId="24F9361B" w14:textId="77777777" w:rsidR="001F3D37" w:rsidRPr="00C53F71" w:rsidRDefault="001F3D37" w:rsidP="00826683">
            <w:pPr>
              <w:spacing w:before="120" w:after="120"/>
              <w:jc w:val="both"/>
              <w:rPr>
                <w:rFonts w:asciiTheme="majorHAnsi" w:hAnsiTheme="majorHAnsi" w:cs="Arial"/>
              </w:rPr>
            </w:pPr>
            <w:r w:rsidRPr="00C53F71">
              <w:rPr>
                <w:rFonts w:asciiTheme="majorHAnsi" w:hAnsiTheme="majorHAnsi" w:cs="Arial"/>
                <w:highlight w:val="yellow"/>
              </w:rPr>
              <w:t>[•]</w:t>
            </w:r>
          </w:p>
        </w:tc>
      </w:tr>
    </w:tbl>
    <w:p w14:paraId="1DDFE7E0" w14:textId="77777777" w:rsidR="00B37B36" w:rsidRDefault="00B37B36" w:rsidP="00B37B3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31CF3D1D" w14:textId="5FB03201" w:rsidR="00B37B36" w:rsidRDefault="001F3D37" w:rsidP="00B37B3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noProof/>
        </w:rPr>
        <w:t>Ako uchádzač vo vyššie uvedenom verejnom obstarávaní</w:t>
      </w:r>
      <w:r w:rsidR="00B37B36">
        <w:rPr>
          <w:rFonts w:ascii="Cambria" w:hAnsi="Cambria" w:cs="Arial"/>
        </w:rPr>
        <w:t xml:space="preserve"> </w:t>
      </w:r>
      <w:r w:rsidR="00636F20">
        <w:rPr>
          <w:rFonts w:ascii="Cambria" w:hAnsi="Cambria" w:cs="Arial"/>
        </w:rPr>
        <w:t xml:space="preserve">týmto predkladáme nasledovný Zoznam poskytnutých služieb podľa ustanovenia bodu </w:t>
      </w:r>
      <w:r w:rsidR="00887D97">
        <w:rPr>
          <w:rFonts w:ascii="Cambria" w:hAnsi="Cambria" w:cs="Arial"/>
        </w:rPr>
        <w:t>2.</w:t>
      </w:r>
      <w:r>
        <w:rPr>
          <w:rFonts w:ascii="Cambria" w:hAnsi="Cambria" w:cs="Arial"/>
        </w:rPr>
        <w:t>1</w:t>
      </w:r>
      <w:r w:rsidR="00887D97">
        <w:rPr>
          <w:rFonts w:ascii="Cambria" w:hAnsi="Cambria" w:cs="Arial"/>
        </w:rPr>
        <w:t xml:space="preserve"> písm. a)</w:t>
      </w:r>
      <w:r w:rsidR="00636F20">
        <w:rPr>
          <w:rFonts w:ascii="Cambria" w:hAnsi="Cambria" w:cs="Arial"/>
        </w:rPr>
        <w:t xml:space="preserve"> Časti </w:t>
      </w:r>
      <w:r>
        <w:rPr>
          <w:rFonts w:ascii="Cambria" w:hAnsi="Cambria" w:cs="Arial"/>
        </w:rPr>
        <w:t>D</w:t>
      </w:r>
      <w:r w:rsidR="00636F20">
        <w:rPr>
          <w:rFonts w:ascii="Cambria" w:hAnsi="Cambria" w:cs="Arial"/>
        </w:rPr>
        <w:t xml:space="preserve"> (Podmienky účasti) súťažných podkladov</w:t>
      </w:r>
      <w:r w:rsidR="00B37B36">
        <w:rPr>
          <w:rFonts w:asciiTheme="majorHAnsi" w:hAnsiTheme="majorHAnsi" w:cs="Arial"/>
          <w:bCs/>
        </w:rPr>
        <w:t>.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8D3D65" w:rsidRPr="00F15E72" w14:paraId="750AC442" w14:textId="77777777" w:rsidTr="00636F20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59C01E0E" w:rsidR="008D3D65" w:rsidRPr="00F15E72" w:rsidRDefault="00D814C9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 w:rsidR="008D3D65"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B7B214" w14:textId="54BF5EBE" w:rsidR="008D3D65" w:rsidRDefault="008D3D65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D3D65" w:rsidRPr="00F15E72" w14:paraId="4DAB4358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30D" w14:textId="28D1E255" w:rsidR="008D3D65" w:rsidRPr="008D3D65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5F3341"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E33D" w14:textId="00390675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075C218A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5C16" w14:textId="1FAEF9E6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7A5" w14:textId="0EF5E3A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3C0DCB7C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62BA" w14:textId="5264321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FEFA" w14:textId="0A2AD8F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D3D65" w:rsidRPr="00F15E72" w14:paraId="5BED58E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55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57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81F282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41A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D34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9CE2644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33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FEFF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DAC8A0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008E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E124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30663FD5" w14:textId="119C062E" w:rsidR="00F15E72" w:rsidRDefault="00F15E72" w:rsidP="009E4FB9">
      <w:pPr>
        <w:rPr>
          <w:rFonts w:asciiTheme="majorHAnsi" w:eastAsia="Calibri" w:hAnsiTheme="majorHAnsi" w:cs="Arial"/>
          <w:lang w:eastAsia="en-US"/>
        </w:rPr>
      </w:pPr>
    </w:p>
    <w:p w14:paraId="29A5D805" w14:textId="33ABF2C3" w:rsidR="00C013BB" w:rsidRDefault="00C013BB" w:rsidP="002904CB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</w:t>
      </w:r>
      <w:r w:rsidR="002904CB">
        <w:rPr>
          <w:rFonts w:asciiTheme="majorHAnsi" w:eastAsia="Calibri" w:hAnsiTheme="majorHAnsi" w:cs="Arial"/>
          <w:lang w:eastAsia="en-US"/>
        </w:rPr>
        <w:t xml:space="preserve">zároveň </w:t>
      </w:r>
      <w:r>
        <w:rPr>
          <w:rFonts w:asciiTheme="majorHAnsi" w:eastAsia="Calibri" w:hAnsiTheme="majorHAnsi" w:cs="Arial"/>
          <w:lang w:eastAsia="en-US"/>
        </w:rPr>
        <w:t>prikladáme vo forme samostatného vyhlásenia Referenčný list plnenia</w:t>
      </w:r>
      <w:r w:rsidR="00B37B36">
        <w:rPr>
          <w:rFonts w:asciiTheme="majorHAnsi" w:eastAsia="Calibri" w:hAnsiTheme="majorHAnsi" w:cs="Arial"/>
          <w:lang w:eastAsia="en-US"/>
        </w:rPr>
        <w:t xml:space="preserve"> </w:t>
      </w:r>
      <w:bookmarkStart w:id="1" w:name="_Hlk117244039"/>
      <w:r w:rsidR="00B37B36">
        <w:rPr>
          <w:rFonts w:asciiTheme="majorHAnsi" w:eastAsia="Calibri" w:hAnsiTheme="majorHAnsi" w:cs="Arial"/>
          <w:lang w:eastAsia="en-US"/>
        </w:rPr>
        <w:t>s identifikáciou údajov podstatných pre posúdenie splnenia podmienok účasti</w:t>
      </w:r>
      <w:r w:rsidR="002904CB">
        <w:rPr>
          <w:rFonts w:asciiTheme="majorHAnsi" w:eastAsia="Calibri" w:hAnsiTheme="majorHAnsi" w:cs="Arial"/>
          <w:lang w:eastAsia="en-US"/>
        </w:rPr>
        <w:t xml:space="preserve"> podľa ustanovenia § 34 ods. 1 písm. a) zákona č. 343/2015 Z. z. o verejnom obstarávaní a o zmene a doplnení niektorých zákonov v znení neskorších predpisov</w:t>
      </w:r>
      <w:r w:rsidR="00B37B36">
        <w:rPr>
          <w:rFonts w:asciiTheme="majorHAnsi" w:eastAsia="Calibri" w:hAnsiTheme="majorHAnsi" w:cs="Arial"/>
          <w:lang w:eastAsia="en-US"/>
        </w:rPr>
        <w:t>.</w:t>
      </w:r>
    </w:p>
    <w:bookmarkEnd w:id="1"/>
    <w:p w14:paraId="668CDFC1" w14:textId="4570E2CD" w:rsidR="001F3D37" w:rsidRDefault="001F3D37" w:rsidP="002904CB">
      <w:pPr>
        <w:jc w:val="both"/>
        <w:rPr>
          <w:rFonts w:asciiTheme="majorHAnsi" w:eastAsia="Calibri" w:hAnsiTheme="majorHAnsi" w:cs="Arial"/>
          <w:lang w:eastAsia="en-US"/>
        </w:rPr>
      </w:pPr>
    </w:p>
    <w:p w14:paraId="6EAF2CBA" w14:textId="77777777" w:rsidR="001F3D37" w:rsidRPr="00900F43" w:rsidRDefault="001F3D37" w:rsidP="001F3D37">
      <w:pPr>
        <w:widowControl w:val="0"/>
        <w:spacing w:before="120" w:after="120"/>
        <w:jc w:val="both"/>
        <w:rPr>
          <w:rFonts w:asciiTheme="majorHAnsi" w:hAnsiTheme="majorHAnsi"/>
          <w:bCs/>
        </w:rPr>
      </w:pPr>
      <w:bookmarkStart w:id="2" w:name="_Hlk117243989"/>
    </w:p>
    <w:p w14:paraId="5153DE52" w14:textId="77777777" w:rsidR="001F3D37" w:rsidRPr="00900F43" w:rsidRDefault="001F3D37" w:rsidP="001F3D37">
      <w:pPr>
        <w:widowControl w:val="0"/>
        <w:spacing w:before="120" w:after="120"/>
        <w:ind w:left="709" w:hanging="709"/>
        <w:rPr>
          <w:rFonts w:asciiTheme="majorHAnsi" w:hAnsiTheme="majorHAnsi"/>
        </w:rPr>
      </w:pPr>
      <w:r w:rsidRPr="00900F43">
        <w:rPr>
          <w:rFonts w:asciiTheme="majorHAnsi" w:hAnsiTheme="majorHAnsi"/>
        </w:rPr>
        <w:t xml:space="preserve">Miesto: </w:t>
      </w:r>
      <w:r>
        <w:rPr>
          <w:rFonts w:asciiTheme="majorHAnsi" w:hAnsiTheme="majorHAnsi"/>
        </w:rPr>
        <w:tab/>
      </w:r>
      <w:r w:rsidRPr="00C53F71">
        <w:rPr>
          <w:rFonts w:asciiTheme="majorHAnsi" w:hAnsiTheme="majorHAnsi" w:cs="Arial"/>
          <w:highlight w:val="yellow"/>
        </w:rPr>
        <w:t>[•]</w:t>
      </w:r>
    </w:p>
    <w:p w14:paraId="1984C848" w14:textId="77777777" w:rsidR="001F3D37" w:rsidRPr="00900F43" w:rsidRDefault="001F3D37" w:rsidP="001F3D37">
      <w:pPr>
        <w:widowControl w:val="0"/>
        <w:spacing w:before="120" w:after="120"/>
        <w:ind w:left="709" w:hanging="709"/>
        <w:rPr>
          <w:rFonts w:asciiTheme="majorHAnsi" w:hAnsiTheme="majorHAnsi"/>
        </w:rPr>
      </w:pPr>
      <w:r w:rsidRPr="00900F43">
        <w:rPr>
          <w:rFonts w:asciiTheme="majorHAnsi" w:hAnsiTheme="majorHAnsi"/>
        </w:rPr>
        <w:t>Dátum:</w:t>
      </w:r>
      <w:r>
        <w:rPr>
          <w:rFonts w:asciiTheme="majorHAnsi" w:hAnsiTheme="majorHAnsi"/>
        </w:rPr>
        <w:tab/>
      </w:r>
      <w:r w:rsidRPr="00C53F71">
        <w:rPr>
          <w:rFonts w:asciiTheme="majorHAnsi" w:hAnsiTheme="majorHAnsi" w:cs="Arial"/>
          <w:highlight w:val="yellow"/>
        </w:rPr>
        <w:t>[•]</w:t>
      </w:r>
    </w:p>
    <w:p w14:paraId="1604397E" w14:textId="77777777" w:rsidR="001F3D37" w:rsidRPr="00900F43" w:rsidRDefault="001F3D37" w:rsidP="001F3D37">
      <w:pPr>
        <w:widowControl w:val="0"/>
        <w:spacing w:before="120" w:after="120"/>
        <w:jc w:val="both"/>
        <w:rPr>
          <w:rFonts w:asciiTheme="majorHAnsi" w:hAnsiTheme="majorHAnsi"/>
        </w:rPr>
      </w:pPr>
    </w:p>
    <w:p w14:paraId="3B1E4741" w14:textId="77777777" w:rsidR="001F3D37" w:rsidRPr="00900F43" w:rsidRDefault="001F3D37" w:rsidP="001F3D37">
      <w:pPr>
        <w:widowControl w:val="0"/>
        <w:spacing w:before="120" w:after="120"/>
        <w:jc w:val="both"/>
        <w:rPr>
          <w:rFonts w:asciiTheme="majorHAnsi" w:hAnsiTheme="majorHAnsi"/>
        </w:rPr>
      </w:pPr>
    </w:p>
    <w:p w14:paraId="13A05019" w14:textId="77777777" w:rsidR="001F3D37" w:rsidRPr="00900F43" w:rsidRDefault="001F3D37" w:rsidP="001F3D37">
      <w:pPr>
        <w:widowControl w:val="0"/>
        <w:spacing w:before="120" w:after="120"/>
        <w:jc w:val="both"/>
        <w:rPr>
          <w:rFonts w:asciiTheme="majorHAnsi" w:hAnsiTheme="majorHAnsi"/>
        </w:rPr>
      </w:pPr>
    </w:p>
    <w:p w14:paraId="082D8D80" w14:textId="77777777" w:rsidR="001F3D37" w:rsidRPr="00900F43" w:rsidRDefault="001F3D37" w:rsidP="001F3D37">
      <w:pPr>
        <w:widowControl w:val="0"/>
        <w:spacing w:before="120" w:after="120"/>
        <w:jc w:val="both"/>
        <w:rPr>
          <w:rFonts w:asciiTheme="majorHAnsi" w:hAnsiTheme="majorHAnsi"/>
        </w:rPr>
      </w:pPr>
    </w:p>
    <w:p w14:paraId="569A26BD" w14:textId="77777777" w:rsidR="001F3D37" w:rsidRPr="00900F43" w:rsidRDefault="001F3D37" w:rsidP="001F3D37">
      <w:pPr>
        <w:widowControl w:val="0"/>
        <w:jc w:val="both"/>
        <w:rPr>
          <w:rFonts w:asciiTheme="majorHAnsi" w:hAnsiTheme="majorHAnsi"/>
        </w:rPr>
      </w:pPr>
      <w:r w:rsidRPr="00900F43">
        <w:rPr>
          <w:rFonts w:asciiTheme="majorHAnsi" w:hAnsiTheme="majorHAnsi"/>
        </w:rPr>
        <w:t>____________________________</w:t>
      </w:r>
    </w:p>
    <w:p w14:paraId="72CD062F" w14:textId="77777777" w:rsidR="001F3D37" w:rsidRPr="00900F43" w:rsidRDefault="001F3D37" w:rsidP="001F3D37">
      <w:pPr>
        <w:widowControl w:val="0"/>
        <w:jc w:val="both"/>
        <w:rPr>
          <w:rFonts w:asciiTheme="majorHAnsi" w:hAnsiTheme="majorHAnsi"/>
        </w:rPr>
      </w:pPr>
      <w:r w:rsidRPr="00900F43">
        <w:rPr>
          <w:rFonts w:asciiTheme="majorHAnsi" w:hAnsiTheme="majorHAnsi"/>
          <w:highlight w:val="yellow"/>
        </w:rPr>
        <w:t>[</w:t>
      </w:r>
      <w:r>
        <w:rPr>
          <w:rFonts w:asciiTheme="majorHAnsi" w:hAnsiTheme="majorHAnsi"/>
          <w:highlight w:val="yellow"/>
        </w:rPr>
        <w:t>•</w:t>
      </w:r>
      <w:r w:rsidRPr="00900F43">
        <w:rPr>
          <w:rFonts w:asciiTheme="majorHAnsi" w:hAnsiTheme="majorHAnsi"/>
          <w:highlight w:val="yellow"/>
        </w:rPr>
        <w:t>]</w:t>
      </w:r>
    </w:p>
    <w:p w14:paraId="16B9BDB3" w14:textId="77777777" w:rsidR="001F3D37" w:rsidRDefault="001F3D37" w:rsidP="002904CB">
      <w:pPr>
        <w:jc w:val="both"/>
        <w:rPr>
          <w:rFonts w:asciiTheme="majorHAnsi" w:eastAsia="Calibri" w:hAnsiTheme="majorHAnsi" w:cs="Arial"/>
          <w:lang w:eastAsia="en-US"/>
        </w:rPr>
      </w:pPr>
    </w:p>
    <w:bookmarkEnd w:id="2"/>
    <w:p w14:paraId="3F950A8A" w14:textId="77777777" w:rsidR="00C013BB" w:rsidRPr="00F15E72" w:rsidRDefault="00C013BB" w:rsidP="009E4FB9">
      <w:pPr>
        <w:rPr>
          <w:rFonts w:asciiTheme="majorHAnsi" w:eastAsia="Calibri" w:hAnsiTheme="majorHAnsi" w:cs="Arial"/>
          <w:lang w:eastAsia="en-US"/>
        </w:rPr>
      </w:pPr>
    </w:p>
    <w:p w14:paraId="05131A72" w14:textId="055B1A05" w:rsidR="001F3D37" w:rsidRDefault="001F3D37">
      <w:pPr>
        <w:spacing w:after="200" w:line="276" w:lineRule="auto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br w:type="page"/>
      </w:r>
    </w:p>
    <w:p w14:paraId="1301DE41" w14:textId="77777777" w:rsidR="00FB73DC" w:rsidRDefault="00FB73DC" w:rsidP="009E4FB9">
      <w:pPr>
        <w:rPr>
          <w:rFonts w:asciiTheme="majorHAnsi" w:eastAsia="Calibri" w:hAnsiTheme="majorHAnsi" w:cs="Arial"/>
          <w:lang w:eastAsia="en-US"/>
        </w:rPr>
      </w:pPr>
    </w:p>
    <w:p w14:paraId="52342BE6" w14:textId="3684FC62" w:rsidR="00451B30" w:rsidRDefault="00451B30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E8625A" w:rsidRPr="00E8625A" w14:paraId="2258E422" w14:textId="77777777" w:rsidTr="007F662B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887F8A" w14:textId="6164BD79" w:rsidR="00451B30" w:rsidRPr="007F662B" w:rsidRDefault="006536CC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 w:rsidR="0027106A"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3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F91AAF9" w14:textId="606A0745" w:rsidR="00451B30" w:rsidRPr="007F662B" w:rsidRDefault="0002395A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1F3D37" w:rsidRPr="00E8625A" w14:paraId="61A855C3" w14:textId="77777777" w:rsidTr="001005BB">
        <w:trPr>
          <w:cantSplit/>
        </w:trPr>
        <w:tc>
          <w:tcPr>
            <w:tcW w:w="1481" w:type="pct"/>
          </w:tcPr>
          <w:p w14:paraId="47820E56" w14:textId="78BE7F72" w:rsidR="001F3D37" w:rsidRDefault="001F3D37" w:rsidP="001F3D37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služieb</w:t>
            </w:r>
          </w:p>
        </w:tc>
        <w:tc>
          <w:tcPr>
            <w:tcW w:w="3519" w:type="pct"/>
          </w:tcPr>
          <w:p w14:paraId="78973C4E" w14:textId="77777777" w:rsidR="001F3D37" w:rsidRDefault="001F3D37" w:rsidP="001F3D37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Vyhlasujeme, že v rámci identifikovaného referenčného plnenia sme pre nižšie identifikovaného odberateľa poskytovali nasledovný typ služieb verejnej pravidelnej autobusovej dopravy: </w:t>
            </w:r>
          </w:p>
          <w:p w14:paraId="636CD806" w14:textId="4457D51B" w:rsidR="001F3D37" w:rsidRDefault="001F3D37" w:rsidP="001F3D37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4"/>
            </w:r>
          </w:p>
        </w:tc>
      </w:tr>
      <w:tr w:rsidR="001F3D37" w:rsidRPr="00E8625A" w14:paraId="65AB12FB" w14:textId="77777777" w:rsidTr="001005BB">
        <w:trPr>
          <w:cantSplit/>
        </w:trPr>
        <w:tc>
          <w:tcPr>
            <w:tcW w:w="1481" w:type="pct"/>
            <w:hideMark/>
          </w:tcPr>
          <w:p w14:paraId="47349F61" w14:textId="2706A15D" w:rsidR="001F3D37" w:rsidRPr="00E8625A" w:rsidRDefault="001F3D37" w:rsidP="001F3D37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  <w:r w:rsidR="0001164D">
              <w:rPr>
                <w:rFonts w:ascii="Cambria" w:hAnsi="Cambria" w:cs="Arial"/>
              </w:rPr>
              <w:t xml:space="preserve"> (ak bola služba plnená na základe zmluvy s objednávateľom týchto služieb)</w:t>
            </w:r>
          </w:p>
        </w:tc>
        <w:tc>
          <w:tcPr>
            <w:tcW w:w="3519" w:type="pct"/>
          </w:tcPr>
          <w:p w14:paraId="090A1EA3" w14:textId="77777777" w:rsidR="001F3D37" w:rsidRDefault="001F3D37" w:rsidP="001F3D37">
            <w:pPr>
              <w:pStyle w:val="BodyText"/>
              <w:spacing w:before="120" w:line="276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644619A5" w14:textId="77777777" w:rsidR="001F3D37" w:rsidRDefault="001F3D37" w:rsidP="001F3D37">
            <w:pPr>
              <w:pStyle w:val="BodyText"/>
              <w:spacing w:before="120" w:line="276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48D31A77" w14:textId="7052C540" w:rsidR="001F3D37" w:rsidRPr="00E8625A" w:rsidRDefault="001F3D37" w:rsidP="001F3D37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1F3D37" w:rsidRPr="00E8625A" w14:paraId="787C1225" w14:textId="77777777" w:rsidTr="001005BB">
        <w:trPr>
          <w:cantSplit/>
        </w:trPr>
        <w:tc>
          <w:tcPr>
            <w:tcW w:w="1481" w:type="pct"/>
            <w:hideMark/>
          </w:tcPr>
          <w:p w14:paraId="0B540A91" w14:textId="1313E883" w:rsidR="001F3D37" w:rsidRPr="00E8625A" w:rsidRDefault="001F3D37" w:rsidP="001F3D37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dodania</w:t>
            </w:r>
          </w:p>
        </w:tc>
        <w:tc>
          <w:tcPr>
            <w:tcW w:w="3519" w:type="pct"/>
          </w:tcPr>
          <w:p w14:paraId="060515FC" w14:textId="77777777" w:rsidR="001F3D37" w:rsidRDefault="001F3D37" w:rsidP="001F3D37">
            <w:pPr>
              <w:pStyle w:val="BodyText"/>
              <w:spacing w:before="120" w:line="276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poskytovania služieb autobusovej dopravy: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  <w:p w14:paraId="787D42E4" w14:textId="0C290718" w:rsidR="001F3D37" w:rsidRPr="00E8625A" w:rsidRDefault="001F3D37" w:rsidP="001F3D37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ukončenia poskytovania služieb autobusovej dopravy (ak je):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</w:p>
        </w:tc>
      </w:tr>
      <w:tr w:rsidR="001F3D37" w:rsidRPr="00E8625A" w14:paraId="424A8B6C" w14:textId="77777777" w:rsidTr="001005BB">
        <w:trPr>
          <w:cantSplit/>
        </w:trPr>
        <w:tc>
          <w:tcPr>
            <w:tcW w:w="1481" w:type="pct"/>
            <w:hideMark/>
          </w:tcPr>
          <w:p w14:paraId="4AD1163E" w14:textId="69255C4B" w:rsidR="001F3D37" w:rsidRPr="00E8625A" w:rsidRDefault="001F3D37" w:rsidP="001F3D37">
            <w:pPr>
              <w:suppressAutoHyphens/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Rozsah služieb</w:t>
            </w:r>
          </w:p>
        </w:tc>
        <w:tc>
          <w:tcPr>
            <w:tcW w:w="3519" w:type="pct"/>
          </w:tcPr>
          <w:p w14:paraId="504D3434" w14:textId="77777777" w:rsidR="001F3D37" w:rsidRDefault="001F3D37" w:rsidP="001F3D37">
            <w:pPr>
              <w:spacing w:before="120" w:after="120" w:line="276" w:lineRule="auto"/>
              <w:jc w:val="both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</w:rPr>
              <w:t>V rámci identifikovaného referenčného plnenia sme v jednotlivých rokoch pred vyhlásením verejného obstarávania vykonávali p</w:t>
            </w:r>
            <w:r>
              <w:rPr>
                <w:rFonts w:ascii="Cambria" w:hAnsi="Cambria" w:cs="Arial"/>
                <w:spacing w:val="-2"/>
              </w:rPr>
              <w:t>ravidelnú autobusovú dopravu v nasledovnom rozsahu:</w:t>
            </w:r>
          </w:p>
          <w:p w14:paraId="3CE25747" w14:textId="2ECF42E8" w:rsidR="001F3D37" w:rsidRPr="0001164D" w:rsidRDefault="001F3D37" w:rsidP="0001164D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  <w:spacing w:val="-2"/>
              </w:rPr>
              <w:t xml:space="preserve">Obdobie od </w:t>
            </w:r>
            <w:del w:id="4" w:author="Tomas Uricek" w:date="2023-11-15T12:46:00Z">
              <w:r w:rsidR="00C3191F" w:rsidDel="00223092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="00C3191F" w:rsidDel="00223092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="00C3191F" w:rsidDel="00223092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  <w:r w:rsidR="00C3191F" w:rsidDel="00223092">
                <w:rPr>
                  <w:rFonts w:asciiTheme="majorHAnsi" w:eastAsia="Calibri" w:hAnsiTheme="majorHAnsi" w:cs="Arial"/>
                  <w:lang w:eastAsia="en-US"/>
                </w:rPr>
                <w:delText xml:space="preserve"> </w:delText>
              </w:r>
            </w:del>
            <w:ins w:id="5" w:author="Tomas Uricek" w:date="2023-11-15T12:46:00Z">
              <w:r w:rsidR="00223092">
                <w:rPr>
                  <w:rFonts w:asciiTheme="majorHAnsi" w:eastAsia="Calibri" w:hAnsiTheme="majorHAnsi" w:cs="Arial"/>
                  <w:lang w:eastAsia="en-US"/>
                </w:rPr>
                <w:t>20.10.2020</w:t>
              </w:r>
              <w:r w:rsidR="00223092">
                <w:rPr>
                  <w:rFonts w:asciiTheme="majorHAnsi" w:eastAsia="Calibri" w:hAnsiTheme="majorHAnsi" w:cs="Arial"/>
                  <w:lang w:eastAsia="en-US"/>
                </w:rPr>
                <w:t xml:space="preserve"> </w:t>
              </w:r>
            </w:ins>
            <w:r>
              <w:rPr>
                <w:rFonts w:asciiTheme="majorHAnsi" w:eastAsia="Calibri" w:hAnsiTheme="majorHAnsi" w:cs="Arial"/>
                <w:lang w:eastAsia="en-US"/>
              </w:rPr>
              <w:t xml:space="preserve">do 31.12.2020 v rozsahu: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 w:rsidR="0001164D">
              <w:rPr>
                <w:rFonts w:asciiTheme="majorHAnsi" w:eastAsia="Calibri" w:hAnsiTheme="majorHAnsi" w:cs="Arial"/>
                <w:lang w:eastAsia="en-US"/>
              </w:rPr>
              <w:t xml:space="preserve"> tarifných kilometrov</w:t>
            </w:r>
          </w:p>
          <w:p w14:paraId="5BE02BC8" w14:textId="77777777" w:rsidR="001F3D37" w:rsidRDefault="001F3D37" w:rsidP="001F3D37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  <w:spacing w:val="-2"/>
              </w:rPr>
              <w:t xml:space="preserve">Obdobie od 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01.01.2021 do </w:t>
            </w:r>
            <w:r w:rsidR="0001164D">
              <w:rPr>
                <w:rFonts w:asciiTheme="majorHAnsi" w:eastAsia="Calibri" w:hAnsiTheme="majorHAnsi" w:cs="Arial"/>
                <w:lang w:eastAsia="en-US"/>
              </w:rPr>
              <w:t xml:space="preserve">31.12.2021 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v rozsahu: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 </w:t>
            </w:r>
            <w:r w:rsidR="0001164D">
              <w:rPr>
                <w:rFonts w:asciiTheme="majorHAnsi" w:eastAsia="Calibri" w:hAnsiTheme="majorHAnsi" w:cs="Arial"/>
                <w:lang w:eastAsia="en-US"/>
              </w:rPr>
              <w:t>tarifných kilometrov</w:t>
            </w:r>
          </w:p>
          <w:p w14:paraId="19020EA0" w14:textId="7851E4B5" w:rsidR="0001164D" w:rsidRDefault="0001164D" w:rsidP="001F3D37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="Cambria" w:hAnsi="Cambria" w:cs="Arial"/>
                <w:spacing w:val="-2"/>
              </w:rPr>
              <w:t xml:space="preserve">Obdobie od 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01.01.2022 do </w:t>
            </w:r>
            <w:ins w:id="6" w:author="Tomas Uricek" w:date="2023-11-15T12:46:00Z">
              <w:r w:rsidR="00223092">
                <w:rPr>
                  <w:rFonts w:asciiTheme="majorHAnsi" w:eastAsia="Calibri" w:hAnsiTheme="majorHAnsi" w:cs="Arial"/>
                  <w:lang w:eastAsia="en-US"/>
                </w:rPr>
                <w:t>31.12</w:t>
              </w:r>
            </w:ins>
            <w:ins w:id="7" w:author="Tomas Uricek" w:date="2023-11-15T12:47:00Z">
              <w:r w:rsidR="00622E66">
                <w:rPr>
                  <w:rFonts w:asciiTheme="majorHAnsi" w:eastAsia="Calibri" w:hAnsiTheme="majorHAnsi" w:cs="Arial"/>
                  <w:lang w:eastAsia="en-US"/>
                </w:rPr>
                <w:t>.2022</w:t>
              </w:r>
            </w:ins>
            <w:del w:id="8" w:author="Tomas Uricek" w:date="2023-11-15T12:46:00Z">
              <w:r w:rsidR="005508E4" w:rsidRPr="005508E4" w:rsidDel="00223092">
                <w:rPr>
                  <w:rFonts w:asciiTheme="majorHAnsi" w:eastAsia="Calibri" w:hAnsiTheme="majorHAnsi" w:cs="Arial"/>
                  <w:lang w:eastAsia="en-US"/>
                </w:rPr>
                <w:delText>09.11</w:delText>
              </w:r>
            </w:del>
            <w:del w:id="9" w:author="Tomas Uricek" w:date="2023-11-15T12:47:00Z">
              <w:r w:rsidR="005508E4" w:rsidRPr="005508E4" w:rsidDel="00622E66">
                <w:rPr>
                  <w:rFonts w:asciiTheme="majorHAnsi" w:eastAsia="Calibri" w:hAnsiTheme="majorHAnsi" w:cs="Arial"/>
                  <w:lang w:eastAsia="en-US"/>
                </w:rPr>
                <w:delText>.2022</w:delText>
              </w:r>
            </w:del>
            <w:r w:rsidR="005508E4" w:rsidRPr="005508E4">
              <w:rPr>
                <w:rFonts w:asciiTheme="majorHAnsi" w:eastAsia="Calibri" w:hAnsiTheme="majorHAnsi" w:cs="Arial"/>
                <w:lang w:eastAsia="en-US"/>
              </w:rPr>
              <w:t xml:space="preserve"> 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v rozsahu: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 tarifných kilometrov</w:t>
            </w:r>
          </w:p>
          <w:p w14:paraId="524F2BA7" w14:textId="2290E9D2" w:rsidR="00A35764" w:rsidRPr="00E8625A" w:rsidRDefault="00A35764" w:rsidP="001F3D37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 xml:space="preserve">Obdobie od 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01.01.2023 do </w:t>
            </w:r>
            <w:del w:id="10" w:author="Tomas Uricek" w:date="2023-11-15T12:47:00Z">
              <w:r w:rsidR="00C3191F" w:rsidDel="00223092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[</w:delText>
              </w:r>
              <w:r w:rsidR="00C3191F" w:rsidDel="00223092">
                <w:rPr>
                  <w:rFonts w:ascii="Arial" w:eastAsia="Calibri" w:hAnsi="Arial" w:cs="Arial"/>
                  <w:highlight w:val="yellow"/>
                  <w:lang w:eastAsia="en-US"/>
                </w:rPr>
                <w:delText>●</w:delText>
              </w:r>
              <w:r w:rsidR="00C3191F" w:rsidDel="00223092">
                <w:rPr>
                  <w:rFonts w:asciiTheme="majorHAnsi" w:eastAsia="Calibri" w:hAnsiTheme="majorHAnsi" w:cs="Arial"/>
                  <w:highlight w:val="yellow"/>
                  <w:lang w:eastAsia="en-US"/>
                </w:rPr>
                <w:delText>]</w:delText>
              </w:r>
              <w:r w:rsidR="00C3191F" w:rsidDel="00223092">
                <w:rPr>
                  <w:rFonts w:asciiTheme="majorHAnsi" w:eastAsia="Calibri" w:hAnsiTheme="majorHAnsi" w:cs="Arial"/>
                  <w:lang w:eastAsia="en-US"/>
                </w:rPr>
                <w:delText xml:space="preserve"> </w:delText>
              </w:r>
            </w:del>
            <w:ins w:id="11" w:author="Tomas Uricek" w:date="2023-11-15T12:47:00Z">
              <w:r w:rsidR="00223092">
                <w:rPr>
                  <w:rFonts w:asciiTheme="majorHAnsi" w:eastAsia="Calibri" w:hAnsiTheme="majorHAnsi" w:cs="Arial"/>
                  <w:lang w:eastAsia="en-US"/>
                </w:rPr>
                <w:t xml:space="preserve">19.10.2023 </w:t>
              </w:r>
            </w:ins>
            <w:r>
              <w:rPr>
                <w:rFonts w:asciiTheme="majorHAnsi" w:eastAsia="Calibri" w:hAnsiTheme="majorHAnsi" w:cs="Arial"/>
                <w:lang w:eastAsia="en-US"/>
              </w:rPr>
              <w:t xml:space="preserve">v rozsahu: 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[</w:t>
            </w:r>
            <w:r>
              <w:rPr>
                <w:rFonts w:ascii="Arial" w:eastAsia="Calibri" w:hAnsi="Arial" w:cs="Arial"/>
                <w:highlight w:val="yellow"/>
                <w:lang w:eastAsia="en-US"/>
              </w:rPr>
              <w:t>●</w:t>
            </w:r>
            <w:r>
              <w:rPr>
                <w:rFonts w:asciiTheme="majorHAnsi" w:eastAsia="Calibri" w:hAnsiTheme="majorHAnsi" w:cs="Arial"/>
                <w:highlight w:val="yellow"/>
                <w:lang w:eastAsia="en-US"/>
              </w:rPr>
              <w:t>]</w:t>
            </w:r>
            <w:r>
              <w:rPr>
                <w:rFonts w:asciiTheme="majorHAnsi" w:eastAsia="Calibri" w:hAnsiTheme="majorHAnsi" w:cs="Arial"/>
                <w:lang w:eastAsia="en-US"/>
              </w:rPr>
              <w:t xml:space="preserve"> tarifných kilometrov</w:t>
            </w:r>
          </w:p>
        </w:tc>
      </w:tr>
      <w:tr w:rsidR="00C92C23" w:rsidRPr="00E8625A" w14:paraId="1716634E" w14:textId="77777777" w:rsidTr="001005BB">
        <w:trPr>
          <w:cantSplit/>
        </w:trPr>
        <w:tc>
          <w:tcPr>
            <w:tcW w:w="1481" w:type="pct"/>
          </w:tcPr>
          <w:p w14:paraId="3815240B" w14:textId="7E96A851" w:rsidR="00C92C23" w:rsidRDefault="00C92C23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Odkaz na evidenciu referencií</w:t>
            </w:r>
            <w:r>
              <w:rPr>
                <w:rStyle w:val="FootnoteReference"/>
                <w:rFonts w:ascii="Cambria" w:hAnsi="Cambria" w:cs="Arial"/>
              </w:rPr>
              <w:footnoteReference w:id="5"/>
            </w:r>
          </w:p>
        </w:tc>
        <w:tc>
          <w:tcPr>
            <w:tcW w:w="3519" w:type="pct"/>
          </w:tcPr>
          <w:p w14:paraId="1E1497F5" w14:textId="21D56465" w:rsidR="00C92C23" w:rsidRPr="00C92C23" w:rsidRDefault="00C92C23" w:rsidP="009F1CA8">
            <w:pPr>
              <w:pStyle w:val="BodyText"/>
              <w:spacing w:before="120"/>
              <w:rPr>
                <w:rFonts w:asciiTheme="majorHAnsi" w:eastAsia="Calibri" w:hAnsiTheme="majorHAnsi" w:cs="Arial"/>
                <w:highlight w:val="yellow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2E5F5F1D" w14:textId="77777777" w:rsidTr="001005BB">
        <w:trPr>
          <w:cantSplit/>
        </w:trPr>
        <w:tc>
          <w:tcPr>
            <w:tcW w:w="1481" w:type="pct"/>
            <w:hideMark/>
          </w:tcPr>
          <w:p w14:paraId="15D7067C" w14:textId="7D91D932" w:rsidR="009F1CA8" w:rsidRPr="00E8625A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6"/>
            </w:r>
          </w:p>
        </w:tc>
        <w:tc>
          <w:tcPr>
            <w:tcW w:w="3519" w:type="pct"/>
          </w:tcPr>
          <w:p w14:paraId="792227D7" w14:textId="3794440D" w:rsidR="009F1CA8" w:rsidRPr="00E8625A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26D30FAC" w14:textId="77777777" w:rsidR="00451B30" w:rsidRPr="00F15E72" w:rsidRDefault="00451B30" w:rsidP="009E4FB9">
      <w:pPr>
        <w:rPr>
          <w:rFonts w:asciiTheme="majorHAnsi" w:eastAsia="Calibri" w:hAnsiTheme="majorHAnsi" w:cs="Arial"/>
          <w:lang w:eastAsia="en-US"/>
        </w:rPr>
      </w:pPr>
    </w:p>
    <w:sectPr w:rsidR="00451B30" w:rsidRPr="00F15E72" w:rsidSect="00C013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8EFCA7" w14:textId="77777777" w:rsidR="0060266B" w:rsidRDefault="0060266B" w:rsidP="009D53CB">
      <w:r>
        <w:separator/>
      </w:r>
    </w:p>
  </w:endnote>
  <w:endnote w:type="continuationSeparator" w:id="0">
    <w:p w14:paraId="389EAC05" w14:textId="77777777" w:rsidR="0060266B" w:rsidRDefault="0060266B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A34DB" w14:textId="77777777" w:rsidR="0060266B" w:rsidRDefault="0060266B" w:rsidP="009D53CB">
      <w:r>
        <w:separator/>
      </w:r>
    </w:p>
  </w:footnote>
  <w:footnote w:type="continuationSeparator" w:id="0">
    <w:p w14:paraId="7EA93401" w14:textId="77777777" w:rsidR="0060266B" w:rsidRDefault="0060266B" w:rsidP="009D53CB">
      <w:r>
        <w:continuationSeparator/>
      </w:r>
    </w:p>
  </w:footnote>
  <w:footnote w:id="1">
    <w:p w14:paraId="34E9C838" w14:textId="28472C28" w:rsidR="001F3D37" w:rsidRDefault="001F3D37" w:rsidP="00951222">
      <w:pPr>
        <w:pStyle w:val="FootnoteText"/>
        <w:spacing w:before="60" w:after="60"/>
        <w:ind w:left="142" w:hanging="142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30096E">
        <w:rPr>
          <w:rFonts w:asciiTheme="majorHAnsi" w:hAnsiTheme="majorHAnsi"/>
          <w:sz w:val="18"/>
          <w:szCs w:val="18"/>
        </w:rPr>
        <w:t>V</w:t>
      </w:r>
      <w:r>
        <w:rPr>
          <w:rFonts w:asciiTheme="majorHAnsi" w:hAnsiTheme="majorHAnsi"/>
          <w:sz w:val="18"/>
          <w:szCs w:val="18"/>
        </w:rPr>
        <w:t> </w:t>
      </w:r>
      <w:r w:rsidRPr="0030096E">
        <w:rPr>
          <w:rFonts w:asciiTheme="majorHAnsi" w:hAnsiTheme="majorHAnsi"/>
          <w:sz w:val="18"/>
          <w:szCs w:val="18"/>
        </w:rPr>
        <w:t>prípade</w:t>
      </w:r>
      <w:r>
        <w:rPr>
          <w:rFonts w:asciiTheme="majorHAnsi" w:hAnsiTheme="majorHAnsi"/>
          <w:sz w:val="18"/>
          <w:szCs w:val="18"/>
        </w:rPr>
        <w:t xml:space="preserve">, ak je uchádzačom skupina dodávateľov, počet riadkov formuláru v rámci sekcie identifikácia uchádzača primerane upraví a doplní údaje za všetkých členov skupiny dodávateľov. </w:t>
      </w:r>
    </w:p>
  </w:footnote>
  <w:footnote w:id="2">
    <w:p w14:paraId="16E49A9E" w14:textId="7AE87A95" w:rsidR="005F3341" w:rsidRPr="005F3341" w:rsidRDefault="005F3341" w:rsidP="00951222">
      <w:pPr>
        <w:pStyle w:val="FootnoteText"/>
        <w:spacing w:before="60" w:after="60"/>
        <w:ind w:left="142" w:hanging="142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</w:t>
      </w:r>
      <w:r w:rsidR="001F3D37">
        <w:rPr>
          <w:rFonts w:asciiTheme="majorHAnsi" w:hAnsiTheme="majorHAnsi"/>
          <w:sz w:val="18"/>
          <w:szCs w:val="18"/>
        </w:rPr>
        <w:tab/>
      </w:r>
      <w:r w:rsidRPr="005F3341">
        <w:rPr>
          <w:rFonts w:asciiTheme="majorHAnsi" w:hAnsiTheme="majorHAnsi"/>
          <w:sz w:val="18"/>
          <w:szCs w:val="18"/>
        </w:rPr>
        <w:t>Rozsah tabuľky uchádzač primerane upraví</w:t>
      </w:r>
    </w:p>
  </w:footnote>
  <w:footnote w:id="3">
    <w:p w14:paraId="70C5B50E" w14:textId="20302C3C" w:rsidR="0027106A" w:rsidRDefault="0027106A" w:rsidP="00951222">
      <w:pPr>
        <w:pStyle w:val="FootnoteText"/>
        <w:spacing w:before="60" w:after="60"/>
        <w:ind w:left="142" w:hanging="142"/>
      </w:pPr>
      <w:r>
        <w:rPr>
          <w:rStyle w:val="FootnoteReference"/>
        </w:rPr>
        <w:footnoteRef/>
      </w:r>
      <w:r>
        <w:t xml:space="preserve"> </w:t>
      </w:r>
      <w:r w:rsidR="00951222">
        <w:tab/>
      </w:r>
      <w:r w:rsidRPr="0027106A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4">
    <w:p w14:paraId="71185144" w14:textId="731DC89E" w:rsidR="001F3D37" w:rsidRDefault="001F3D37" w:rsidP="008C0242">
      <w:pPr>
        <w:pStyle w:val="FootnoteText"/>
        <w:spacing w:before="60" w:after="60"/>
        <w:ind w:left="142" w:hanging="142"/>
        <w:jc w:val="both"/>
      </w:pPr>
      <w:r>
        <w:rPr>
          <w:rStyle w:val="FootnoteReference"/>
        </w:rPr>
        <w:footnoteRef/>
      </w:r>
      <w:r>
        <w:t xml:space="preserve"> </w:t>
      </w:r>
      <w:bookmarkStart w:id="3" w:name="_Hlk76134576"/>
      <w:r w:rsidR="00951222">
        <w:tab/>
      </w:r>
      <w:r>
        <w:rPr>
          <w:rFonts w:asciiTheme="majorHAnsi" w:hAnsiTheme="majorHAnsi"/>
          <w:sz w:val="18"/>
          <w:szCs w:val="18"/>
        </w:rPr>
        <w:t>Uchádzač vyplní typ pravidelnej autobusovej dopravy (mestská hromadná doprava / prímestská hromadná doprava / diaľková autobusová doprava / iné) aj s uvedením územného pokrytia resp. stručným popisom služby</w:t>
      </w:r>
      <w:bookmarkEnd w:id="3"/>
    </w:p>
  </w:footnote>
  <w:footnote w:id="5">
    <w:p w14:paraId="4E9296F0" w14:textId="4F04A021" w:rsidR="00C92C23" w:rsidRDefault="00C92C23" w:rsidP="008C0242">
      <w:pPr>
        <w:pStyle w:val="FootnoteText"/>
        <w:spacing w:before="60" w:after="60"/>
        <w:ind w:left="142" w:hanging="142"/>
        <w:jc w:val="both"/>
      </w:pPr>
      <w:r>
        <w:rPr>
          <w:rStyle w:val="FootnoteReference"/>
        </w:rPr>
        <w:footnoteRef/>
      </w:r>
      <w:r>
        <w:t xml:space="preserve"> </w:t>
      </w:r>
      <w:r w:rsidR="00951222">
        <w:tab/>
      </w:r>
      <w:r w:rsidRPr="00C92C23">
        <w:rPr>
          <w:rFonts w:asciiTheme="majorHAnsi" w:hAnsiTheme="majorHAnsi"/>
          <w:sz w:val="18"/>
          <w:szCs w:val="18"/>
        </w:rPr>
        <w:t xml:space="preserve">V prípade ak bol odberateľ „verejný obstarávateľ“ alebo „obstarávateľ“, uchádzač doplní </w:t>
      </w:r>
      <w:r w:rsidR="00C258CF">
        <w:rPr>
          <w:rFonts w:asciiTheme="majorHAnsi" w:hAnsiTheme="majorHAnsi"/>
          <w:sz w:val="18"/>
          <w:szCs w:val="18"/>
        </w:rPr>
        <w:t>URL odkaz</w:t>
      </w:r>
      <w:r w:rsidRPr="00C92C23">
        <w:rPr>
          <w:rFonts w:asciiTheme="majorHAnsi" w:hAnsiTheme="majorHAnsi"/>
          <w:sz w:val="18"/>
          <w:szCs w:val="18"/>
        </w:rPr>
        <w:t xml:space="preserve"> na evidenciu referencií podľa § 12 ZVO</w:t>
      </w:r>
    </w:p>
  </w:footnote>
  <w:footnote w:id="6">
    <w:p w14:paraId="08EFC963" w14:textId="00AD4102" w:rsidR="009F1CA8" w:rsidRPr="0038414A" w:rsidRDefault="009F1CA8" w:rsidP="008C0242">
      <w:pPr>
        <w:pStyle w:val="FootnoteText"/>
        <w:spacing w:before="60" w:after="60"/>
        <w:ind w:left="142" w:hanging="142"/>
        <w:jc w:val="both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</w:t>
      </w:r>
      <w:r w:rsidR="00951222">
        <w:rPr>
          <w:rFonts w:asciiTheme="majorHAnsi" w:hAnsiTheme="majorHAnsi"/>
          <w:sz w:val="18"/>
          <w:szCs w:val="18"/>
        </w:rPr>
        <w:tab/>
      </w:r>
      <w:r w:rsidRPr="0038414A">
        <w:rPr>
          <w:rFonts w:asciiTheme="majorHAnsi" w:hAnsiTheme="majorHAnsi"/>
          <w:sz w:val="18"/>
          <w:szCs w:val="18"/>
        </w:rPr>
        <w:t>V prípade, ak uchádzač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  <w:r>
        <w:rPr>
          <w:rFonts w:asciiTheme="majorHAnsi" w:hAnsiTheme="majorHAnsi"/>
          <w:sz w:val="18"/>
          <w:szCs w:val="18"/>
        </w:rPr>
        <w:t>, napr. vyčíslenie resp. vyjadrenie podielu plnenia v prípade plnenia v rámci konzorcia a 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9B0FC" w14:textId="093B86E3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12" w:name="_Toc514419051"/>
    <w:bookmarkStart w:id="13" w:name="_Toc517419721"/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1F3D37">
      <w:rPr>
        <w:rFonts w:asciiTheme="majorHAnsi" w:hAnsiTheme="majorHAnsi"/>
        <w:b/>
        <w:noProof/>
        <w:sz w:val="20"/>
        <w:szCs w:val="20"/>
      </w:rPr>
      <w:t>D1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12"/>
  <w:bookmarkEnd w:id="13"/>
  <w:p w14:paraId="7282B537" w14:textId="180FBC2F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946943">
      <w:rPr>
        <w:rFonts w:asciiTheme="majorHAnsi" w:hAnsiTheme="majorHAnsi"/>
        <w:b/>
        <w:noProof/>
        <w:sz w:val="20"/>
        <w:szCs w:val="20"/>
      </w:rPr>
      <w:t>poskytnutých služieb</w:t>
    </w:r>
    <w:r w:rsidRPr="00F15E72">
      <w:rPr>
        <w:rFonts w:asciiTheme="majorHAnsi" w:hAnsiTheme="majorHAnsi"/>
        <w:b/>
        <w:noProof/>
        <w:sz w:val="20"/>
        <w:szCs w:val="20"/>
      </w:rPr>
      <w:t xml:space="preserve"> (referencií</w:t>
    </w:r>
    <w:r w:rsidR="00DD746B">
      <w:rPr>
        <w:rFonts w:asciiTheme="majorHAnsi" w:hAnsiTheme="majorHAnsi"/>
        <w:b/>
        <w:noProof/>
        <w:sz w:val="20"/>
        <w:szCs w:val="20"/>
      </w:rPr>
      <w:t>)</w:t>
    </w:r>
  </w:p>
  <w:p w14:paraId="5FBE6B3A" w14:textId="17A65499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474541">
    <w:abstractNumId w:val="3"/>
  </w:num>
  <w:num w:numId="2" w16cid:durableId="284964382">
    <w:abstractNumId w:val="1"/>
  </w:num>
  <w:num w:numId="3" w16cid:durableId="202911443">
    <w:abstractNumId w:val="2"/>
  </w:num>
  <w:num w:numId="4" w16cid:durableId="161705518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 Uricek">
    <w15:presenceInfo w15:providerId="Windows Live" w15:userId="d7d5106dcdc983e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07797"/>
    <w:rsid w:val="0001164D"/>
    <w:rsid w:val="0002395A"/>
    <w:rsid w:val="000304EB"/>
    <w:rsid w:val="00031C1B"/>
    <w:rsid w:val="000537FC"/>
    <w:rsid w:val="0008558B"/>
    <w:rsid w:val="000858A2"/>
    <w:rsid w:val="000A2C35"/>
    <w:rsid w:val="000C775D"/>
    <w:rsid w:val="000E72C0"/>
    <w:rsid w:val="001005BB"/>
    <w:rsid w:val="00115E7A"/>
    <w:rsid w:val="0014534B"/>
    <w:rsid w:val="00151049"/>
    <w:rsid w:val="00165AFA"/>
    <w:rsid w:val="001730BD"/>
    <w:rsid w:val="001C5F48"/>
    <w:rsid w:val="001F3D37"/>
    <w:rsid w:val="0020552B"/>
    <w:rsid w:val="00216204"/>
    <w:rsid w:val="00223092"/>
    <w:rsid w:val="002245A0"/>
    <w:rsid w:val="00226509"/>
    <w:rsid w:val="00243A12"/>
    <w:rsid w:val="002552E8"/>
    <w:rsid w:val="0027106A"/>
    <w:rsid w:val="002711F3"/>
    <w:rsid w:val="002904CB"/>
    <w:rsid w:val="002F30A2"/>
    <w:rsid w:val="00310707"/>
    <w:rsid w:val="00310897"/>
    <w:rsid w:val="003838FE"/>
    <w:rsid w:val="0038414A"/>
    <w:rsid w:val="003B4CB8"/>
    <w:rsid w:val="003C21EC"/>
    <w:rsid w:val="004146DE"/>
    <w:rsid w:val="00416D5C"/>
    <w:rsid w:val="00441508"/>
    <w:rsid w:val="00451B30"/>
    <w:rsid w:val="004575E3"/>
    <w:rsid w:val="00481D4A"/>
    <w:rsid w:val="00486F86"/>
    <w:rsid w:val="004A1A87"/>
    <w:rsid w:val="005034FE"/>
    <w:rsid w:val="00523616"/>
    <w:rsid w:val="0054405E"/>
    <w:rsid w:val="00546128"/>
    <w:rsid w:val="005508E4"/>
    <w:rsid w:val="00582EA2"/>
    <w:rsid w:val="00591785"/>
    <w:rsid w:val="005C7566"/>
    <w:rsid w:val="005F3341"/>
    <w:rsid w:val="0060266B"/>
    <w:rsid w:val="00606910"/>
    <w:rsid w:val="00622E66"/>
    <w:rsid w:val="00636F20"/>
    <w:rsid w:val="006536CC"/>
    <w:rsid w:val="006643D4"/>
    <w:rsid w:val="00676E70"/>
    <w:rsid w:val="007001DB"/>
    <w:rsid w:val="007656F8"/>
    <w:rsid w:val="007859FC"/>
    <w:rsid w:val="0079785E"/>
    <w:rsid w:val="007B5B86"/>
    <w:rsid w:val="007F662B"/>
    <w:rsid w:val="008002DC"/>
    <w:rsid w:val="00815EB5"/>
    <w:rsid w:val="00817301"/>
    <w:rsid w:val="00835BA9"/>
    <w:rsid w:val="00841D86"/>
    <w:rsid w:val="00846702"/>
    <w:rsid w:val="00847185"/>
    <w:rsid w:val="008660E2"/>
    <w:rsid w:val="00887D97"/>
    <w:rsid w:val="008A20CD"/>
    <w:rsid w:val="008C0242"/>
    <w:rsid w:val="008C3A90"/>
    <w:rsid w:val="008D3D65"/>
    <w:rsid w:val="009217F5"/>
    <w:rsid w:val="00946943"/>
    <w:rsid w:val="00951222"/>
    <w:rsid w:val="009755D0"/>
    <w:rsid w:val="00997FDC"/>
    <w:rsid w:val="009D53CB"/>
    <w:rsid w:val="009E4FB9"/>
    <w:rsid w:val="009F1CA8"/>
    <w:rsid w:val="009F4A84"/>
    <w:rsid w:val="009F7136"/>
    <w:rsid w:val="00A01B6B"/>
    <w:rsid w:val="00A15CD0"/>
    <w:rsid w:val="00A200FC"/>
    <w:rsid w:val="00A35764"/>
    <w:rsid w:val="00A7218D"/>
    <w:rsid w:val="00AA6FC5"/>
    <w:rsid w:val="00AE5478"/>
    <w:rsid w:val="00B37B36"/>
    <w:rsid w:val="00B62F1A"/>
    <w:rsid w:val="00BA23D2"/>
    <w:rsid w:val="00C013BB"/>
    <w:rsid w:val="00C136D6"/>
    <w:rsid w:val="00C258CF"/>
    <w:rsid w:val="00C3191F"/>
    <w:rsid w:val="00C43530"/>
    <w:rsid w:val="00C83B5C"/>
    <w:rsid w:val="00C92C23"/>
    <w:rsid w:val="00CB58BB"/>
    <w:rsid w:val="00D0669B"/>
    <w:rsid w:val="00D11D6D"/>
    <w:rsid w:val="00D546B3"/>
    <w:rsid w:val="00D55543"/>
    <w:rsid w:val="00D67008"/>
    <w:rsid w:val="00D814C9"/>
    <w:rsid w:val="00D974BB"/>
    <w:rsid w:val="00DD66ED"/>
    <w:rsid w:val="00DD746B"/>
    <w:rsid w:val="00E02833"/>
    <w:rsid w:val="00E321BD"/>
    <w:rsid w:val="00E8625A"/>
    <w:rsid w:val="00EE41E1"/>
    <w:rsid w:val="00F07F40"/>
    <w:rsid w:val="00F10F9E"/>
    <w:rsid w:val="00F14A99"/>
    <w:rsid w:val="00F15E72"/>
    <w:rsid w:val="00F16DD2"/>
    <w:rsid w:val="00F23A3B"/>
    <w:rsid w:val="00F54837"/>
    <w:rsid w:val="00FB2D8A"/>
    <w:rsid w:val="00FB73DC"/>
    <w:rsid w:val="00FC1407"/>
    <w:rsid w:val="00FC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469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4C9"/>
    <w:rPr>
      <w:rFonts w:ascii="Segoe UI" w:eastAsia="Times New Roman" w:hAnsi="Segoe UI" w:cs="Segoe UI"/>
      <w:sz w:val="18"/>
      <w:szCs w:val="18"/>
      <w:lang w:eastAsia="cs-CZ"/>
    </w:rPr>
  </w:style>
  <w:style w:type="paragraph" w:styleId="BodyText">
    <w:name w:val="Body Text"/>
    <w:basedOn w:val="Normal"/>
    <w:link w:val="BodyTextChar"/>
    <w:uiPriority w:val="99"/>
    <w:semiHidden/>
    <w:unhideWhenUsed/>
    <w:rsid w:val="00451B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51B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noteText">
    <w:name w:val="footnote text"/>
    <w:basedOn w:val="Normal"/>
    <w:link w:val="FootnoteTextChar"/>
    <w:uiPriority w:val="99"/>
    <w:unhideWhenUsed/>
    <w:rsid w:val="000E72C0"/>
  </w:style>
  <w:style w:type="character" w:customStyle="1" w:styleId="FootnoteTextChar">
    <w:name w:val="Footnote Text Char"/>
    <w:basedOn w:val="DefaultParagraphFont"/>
    <w:link w:val="FootnoteText"/>
    <w:uiPriority w:val="99"/>
    <w:rsid w:val="000E72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0E72C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116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164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164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16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164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sion">
    <w:name w:val="Revision"/>
    <w:hidden/>
    <w:uiPriority w:val="99"/>
    <w:semiHidden/>
    <w:rsid w:val="005508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173C7-3154-43F1-B470-F23D7B03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372</Words>
  <Characters>2121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69</cp:revision>
  <cp:lastPrinted>2016-10-06T13:30:00Z</cp:lastPrinted>
  <dcterms:created xsi:type="dcterms:W3CDTF">2019-04-15T14:50:00Z</dcterms:created>
  <dcterms:modified xsi:type="dcterms:W3CDTF">2023-11-15T11:47:00Z</dcterms:modified>
</cp:coreProperties>
</file>